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AE5FCC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7CAE5FCD" w14:textId="5D5359ED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7CAE5FD0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E5FCE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E5FCF" w14:textId="77777777" w:rsidR="0055375D" w:rsidRPr="0011603A" w:rsidRDefault="00C570BB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570BB">
              <w:rPr>
                <w:b/>
                <w:sz w:val="26"/>
                <w:szCs w:val="26"/>
                <w:lang w:val="en-US"/>
              </w:rPr>
              <w:t>203B_103</w:t>
            </w:r>
          </w:p>
        </w:tc>
      </w:tr>
      <w:tr w:rsidR="0055375D" w:rsidRPr="00C44B8B" w14:paraId="7CAE5FD3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E5FD1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E5FD2" w14:textId="77777777" w:rsidR="0055375D" w:rsidRPr="00C570BB" w:rsidRDefault="00851CFC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C570BB">
              <w:rPr>
                <w:b/>
                <w:sz w:val="26"/>
                <w:szCs w:val="26"/>
                <w:lang w:val="en-US"/>
              </w:rPr>
              <w:t>2063619</w:t>
            </w:r>
            <w:r w:rsidR="0055375D" w:rsidRPr="00C570BB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p w14:paraId="010729FA" w14:textId="77777777" w:rsidR="00D82FBE" w:rsidRDefault="00D82FBE" w:rsidP="00D82FB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0AE2184A" w14:textId="77777777" w:rsidR="00D82FBE" w:rsidRPr="0052681C" w:rsidRDefault="00D82FBE" w:rsidP="00D82FB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1ECA98C4" w14:textId="77777777" w:rsidR="00D82FBE" w:rsidRPr="0052681C" w:rsidRDefault="00D82FBE" w:rsidP="00D82FBE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7CAE5FD8" w14:textId="77777777" w:rsidR="0026453A" w:rsidRPr="00697DC5" w:rsidRDefault="0026453A" w:rsidP="0026453A"/>
    <w:p w14:paraId="7CAE5FD9" w14:textId="77777777" w:rsidR="0026453A" w:rsidRPr="00697DC5" w:rsidRDefault="0026453A" w:rsidP="0026453A"/>
    <w:p w14:paraId="7CAE5FDA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7CAE5FDB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DB1513">
        <w:rPr>
          <w:b/>
          <w:sz w:val="26"/>
          <w:szCs w:val="26"/>
        </w:rPr>
        <w:t>(</w:t>
      </w:r>
      <w:r w:rsidR="00851CFC" w:rsidRPr="00614BE5">
        <w:rPr>
          <w:b/>
          <w:sz w:val="26"/>
          <w:szCs w:val="26"/>
        </w:rPr>
        <w:t>Гайка М36</w:t>
      </w:r>
      <w:r w:rsidR="00DB1513">
        <w:rPr>
          <w:b/>
          <w:sz w:val="26"/>
          <w:szCs w:val="26"/>
        </w:rPr>
        <w:t>).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7CAE5FDC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7CAE5FDD" w14:textId="77777777"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7CAE5FDE" w14:textId="77777777" w:rsidR="00DB1513" w:rsidRDefault="00DB1513" w:rsidP="00DB1513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14:paraId="7CAE5FDF" w14:textId="77777777" w:rsidR="00DB1513" w:rsidRDefault="00DB1513" w:rsidP="00DB151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CAE5FE0" w14:textId="77777777"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7CAE5FE1" w14:textId="77777777" w:rsidR="00DB1513" w:rsidRDefault="00DB1513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7CAE5FE2" w14:textId="77777777"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CAE5FE3" w14:textId="77777777"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CAE5FE4" w14:textId="77777777"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CAE5FE5" w14:textId="77777777"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CAE5FE6" w14:textId="77777777"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7CAE5FE7" w14:textId="77777777"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CAE5FE8" w14:textId="2B05A8F0" w:rsidR="00DB1513" w:rsidRDefault="00DB1513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</w:t>
      </w:r>
      <w:r w:rsidR="005605B5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CAE5FE9" w14:textId="77777777" w:rsidR="00DB1513" w:rsidRDefault="00DB1513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7CAE5FEA" w14:textId="77777777" w:rsidR="00DB1513" w:rsidRDefault="00DB1513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7CAE5FEB" w14:textId="77777777" w:rsidR="00DB1513" w:rsidRDefault="00DB1513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CAE5FEC" w14:textId="77777777" w:rsidR="00DB1513" w:rsidRDefault="00DB1513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7CAE5FED" w14:textId="77777777" w:rsidR="00DB1513" w:rsidRDefault="00DB1513" w:rsidP="00DB151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CAE5FEE" w14:textId="77777777" w:rsidR="00DB1513" w:rsidRDefault="00DB1513" w:rsidP="00DB151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7CAE5FEF" w14:textId="77777777"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CAE5FF0" w14:textId="77777777"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7CAE5FF1" w14:textId="77777777" w:rsidR="00DB1513" w:rsidRDefault="00DB1513" w:rsidP="00DB15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7CAE5FF2" w14:textId="77777777" w:rsidR="00DB1513" w:rsidRDefault="00DB1513" w:rsidP="00DB15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7CAE5FF3" w14:textId="77777777" w:rsidR="00DB1513" w:rsidRDefault="00DB1513" w:rsidP="00DB1513">
      <w:pPr>
        <w:spacing w:line="276" w:lineRule="auto"/>
        <w:rPr>
          <w:sz w:val="24"/>
          <w:szCs w:val="24"/>
        </w:rPr>
      </w:pPr>
    </w:p>
    <w:p w14:paraId="7CAE5FF4" w14:textId="77777777"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CAE5FF5" w14:textId="77777777"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CAE5FF6" w14:textId="77777777"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CAE5FF7" w14:textId="77777777"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CAE5FF8" w14:textId="77777777"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CAE5FF9" w14:textId="77777777"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CAE5FFA" w14:textId="77777777"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CAE5FFB" w14:textId="77777777"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7CAE5FFC" w14:textId="77777777"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7CAE5FFD" w14:textId="77777777"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7CAE5FFE" w14:textId="77777777"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7CAE5FFF" w14:textId="77777777" w:rsidR="00DB1513" w:rsidRDefault="00DB1513" w:rsidP="00DB151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7CAE6000" w14:textId="77777777" w:rsidR="00DB1513" w:rsidRDefault="00DB1513" w:rsidP="00DB151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7CAE6001" w14:textId="77777777" w:rsidR="00DB1513" w:rsidRDefault="00DB1513" w:rsidP="00DB151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14:paraId="7CAE6002" w14:textId="5E1431B2"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5605B5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7CAE6003" w14:textId="77777777" w:rsidR="00DB1513" w:rsidRDefault="00DB1513" w:rsidP="00DB151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CAE6004" w14:textId="77777777" w:rsidR="00DB1513" w:rsidRDefault="00DB1513" w:rsidP="00DB1513">
      <w:pPr>
        <w:rPr>
          <w:sz w:val="26"/>
          <w:szCs w:val="26"/>
        </w:rPr>
      </w:pPr>
    </w:p>
    <w:p w14:paraId="7CAE6005" w14:textId="77777777" w:rsidR="00DB1513" w:rsidRDefault="00DB1513" w:rsidP="00DB1513">
      <w:pPr>
        <w:rPr>
          <w:sz w:val="26"/>
          <w:szCs w:val="26"/>
        </w:rPr>
      </w:pPr>
    </w:p>
    <w:p w14:paraId="2A37E774" w14:textId="77777777" w:rsidR="00D82FBE" w:rsidRDefault="00D82FBE" w:rsidP="00D82FBE">
      <w:pPr>
        <w:rPr>
          <w:sz w:val="26"/>
          <w:szCs w:val="26"/>
        </w:rPr>
      </w:pPr>
    </w:p>
    <w:p w14:paraId="3DB706FC" w14:textId="1ED1D8EC" w:rsidR="00D82FBE" w:rsidRPr="0052681C" w:rsidRDefault="00D82FBE" w:rsidP="00D82FBE">
      <w:pPr>
        <w:ind w:firstLine="0"/>
        <w:rPr>
          <w:sz w:val="26"/>
          <w:szCs w:val="26"/>
        </w:rPr>
      </w:pPr>
      <w:bookmarkStart w:id="2" w:name="_GoBack"/>
      <w:r w:rsidRPr="0052681C">
        <w:rPr>
          <w:sz w:val="26"/>
          <w:szCs w:val="26"/>
        </w:rPr>
        <w:t>________</w:t>
      </w:r>
      <w:r>
        <w:rPr>
          <w:sz w:val="26"/>
          <w:szCs w:val="26"/>
        </w:rPr>
        <w:t>Начальник СЛЭП</w:t>
      </w:r>
      <w:r w:rsidRPr="0052681C">
        <w:rPr>
          <w:sz w:val="26"/>
          <w:szCs w:val="26"/>
        </w:rPr>
        <w:t>______/____________</w:t>
      </w:r>
      <w:r>
        <w:rPr>
          <w:sz w:val="26"/>
          <w:szCs w:val="26"/>
        </w:rPr>
        <w:t>__</w:t>
      </w:r>
      <w:r w:rsidRPr="0052681C">
        <w:rPr>
          <w:sz w:val="26"/>
          <w:szCs w:val="26"/>
        </w:rPr>
        <w:t>______/____</w:t>
      </w:r>
      <w:r w:rsidR="0086358B">
        <w:rPr>
          <w:sz w:val="26"/>
          <w:szCs w:val="26"/>
        </w:rPr>
        <w:t>Столповских Р.Ю.</w:t>
      </w:r>
      <w:r w:rsidRPr="0052681C">
        <w:rPr>
          <w:sz w:val="26"/>
          <w:szCs w:val="26"/>
        </w:rPr>
        <w:t xml:space="preserve">_________                                                                                                                        </w:t>
      </w:r>
    </w:p>
    <w:p w14:paraId="3193D414" w14:textId="77777777" w:rsidR="00D82FBE" w:rsidRPr="00CB6078" w:rsidRDefault="00D82FBE" w:rsidP="00D82FBE">
      <w:pPr>
        <w:ind w:firstLine="0"/>
        <w:rPr>
          <w:sz w:val="22"/>
          <w:szCs w:val="22"/>
        </w:rPr>
      </w:pPr>
      <w:r w:rsidRPr="00941A28">
        <w:rPr>
          <w:sz w:val="18"/>
          <w:szCs w:val="18"/>
        </w:rPr>
        <w:t xml:space="preserve">                                       </w:t>
      </w:r>
      <w:r w:rsidRPr="009E75A2">
        <w:rPr>
          <w:sz w:val="14"/>
          <w:szCs w:val="14"/>
        </w:rPr>
        <w:t xml:space="preserve">должность                                             </w:t>
      </w:r>
      <w:r>
        <w:rPr>
          <w:sz w:val="14"/>
          <w:szCs w:val="14"/>
        </w:rPr>
        <w:t xml:space="preserve">                 </w:t>
      </w:r>
      <w:r w:rsidRPr="009E75A2">
        <w:rPr>
          <w:sz w:val="14"/>
          <w:szCs w:val="14"/>
        </w:rPr>
        <w:t xml:space="preserve">   подпись                </w:t>
      </w:r>
      <w:r>
        <w:rPr>
          <w:sz w:val="14"/>
          <w:szCs w:val="14"/>
        </w:rPr>
        <w:t xml:space="preserve">                        </w:t>
      </w:r>
      <w:r w:rsidRPr="009E75A2">
        <w:rPr>
          <w:sz w:val="14"/>
          <w:szCs w:val="14"/>
        </w:rPr>
        <w:t xml:space="preserve">          Фамилия И.О</w:t>
      </w:r>
      <w:r w:rsidRPr="0052681C">
        <w:rPr>
          <w:sz w:val="22"/>
          <w:szCs w:val="22"/>
        </w:rPr>
        <w:t>.</w:t>
      </w:r>
      <w:r w:rsidRPr="00CB6078">
        <w:rPr>
          <w:sz w:val="22"/>
          <w:szCs w:val="22"/>
        </w:rPr>
        <w:t xml:space="preserve">         </w:t>
      </w:r>
    </w:p>
    <w:bookmarkEnd w:id="2"/>
    <w:p w14:paraId="7CAE6007" w14:textId="5ED84765" w:rsidR="00DB1513" w:rsidRDefault="00DB1513" w:rsidP="00DB151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.         </w:t>
      </w:r>
    </w:p>
    <w:p w14:paraId="7CAE6008" w14:textId="77777777" w:rsidR="008F73A3" w:rsidRPr="00697DC5" w:rsidRDefault="008F73A3" w:rsidP="00DB151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1E571" w14:textId="77777777" w:rsidR="00891477" w:rsidRDefault="00891477">
      <w:r>
        <w:separator/>
      </w:r>
    </w:p>
  </w:endnote>
  <w:endnote w:type="continuationSeparator" w:id="0">
    <w:p w14:paraId="3F5E4C24" w14:textId="77777777" w:rsidR="00891477" w:rsidRDefault="00891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7C813" w14:textId="77777777" w:rsidR="00891477" w:rsidRDefault="00891477">
      <w:r>
        <w:separator/>
      </w:r>
    </w:p>
  </w:footnote>
  <w:footnote w:type="continuationSeparator" w:id="0">
    <w:p w14:paraId="5A6959FA" w14:textId="77777777" w:rsidR="00891477" w:rsidRDefault="008914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E600D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CAE600E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CF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6DBD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2D1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B6C5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5A70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05B5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4BE5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2F9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1CFC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358B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477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0F08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0BB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75F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768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FBE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1513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ADE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AE5FCC"/>
  <w15:docId w15:val="{0B4C2131-7BBE-4CCA-A801-F0BB7D762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D82FBE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625EF-062C-422D-856F-21FFE35EB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1B22AF-476B-4626-A4D3-A801E6F558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A25463-5AF4-46D8-9B57-B1DA6CC5278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B2866BB-ACAE-4FCC-BB81-7A65BD60E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4</TotalTime>
  <Pages>3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Ярцев Андрей Петрович</cp:lastModifiedBy>
  <cp:revision>5</cp:revision>
  <cp:lastPrinted>2010-09-30T13:29:00Z</cp:lastPrinted>
  <dcterms:created xsi:type="dcterms:W3CDTF">2016-10-11T05:41:00Z</dcterms:created>
  <dcterms:modified xsi:type="dcterms:W3CDTF">2016-10-11T06:46:00Z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